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93E" w:rsidRPr="00C3193E" w:rsidRDefault="00C3193E" w:rsidP="00C3193E">
      <w:pPr>
        <w:spacing w:after="0" w:line="480" w:lineRule="auto"/>
        <w:rPr>
          <w:rFonts w:ascii="Times New Roman" w:eastAsia="Times New Roman" w:hAnsi="Times New Roman" w:cs="Times New Roman"/>
          <w:sz w:val="24"/>
          <w:szCs w:val="24"/>
        </w:rPr>
      </w:pPr>
      <w:commentRangeStart w:id="0"/>
      <w:r w:rsidRPr="00C3193E">
        <w:rPr>
          <w:rFonts w:ascii="Times New Roman" w:eastAsia="Times New Roman" w:hAnsi="Times New Roman" w:cs="Times New Roman"/>
          <w:sz w:val="24"/>
          <w:szCs w:val="24"/>
        </w:rPr>
        <w:t>Brittany Biggie</w:t>
      </w:r>
      <w:commentRangeEnd w:id="0"/>
      <w:r w:rsidR="00BB4F5A">
        <w:rPr>
          <w:rStyle w:val="CommentReference"/>
        </w:rPr>
        <w:commentReference w:id="0"/>
      </w:r>
    </w:p>
    <w:p w:rsidR="00C3193E" w:rsidRPr="00C3193E" w:rsidRDefault="00C3193E" w:rsidP="00171201">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AP Literature Pd. 4</w:t>
      </w:r>
    </w:p>
    <w:p w:rsidR="00C3193E" w:rsidRPr="00C3193E" w:rsidRDefault="00C3193E" w:rsidP="00171201">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“This I Believe”</w:t>
      </w:r>
    </w:p>
    <w:p w:rsidR="00C3193E" w:rsidRPr="00C3193E" w:rsidRDefault="00C3193E" w:rsidP="00171201">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October 18, 2009</w:t>
      </w:r>
    </w:p>
    <w:p w:rsidR="00C3193E" w:rsidRPr="00C3193E" w:rsidRDefault="00C3193E" w:rsidP="00171201">
      <w:pPr>
        <w:spacing w:after="0" w:line="480" w:lineRule="auto"/>
        <w:jc w:val="center"/>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Earth Song</w:t>
      </w:r>
    </w:p>
    <w:p w:rsidR="00C3193E" w:rsidRPr="00C3193E" w:rsidRDefault="00C3193E" w:rsidP="00171201">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 xml:space="preserve">When I watch people playing or listening to music, I can see the magic it has over them; I witness a beautiful phenomena where music </w:t>
      </w:r>
      <w:commentRangeStart w:id="1"/>
      <w:r w:rsidRPr="00C3193E">
        <w:rPr>
          <w:rFonts w:ascii="Times New Roman" w:eastAsia="Times New Roman" w:hAnsi="Times New Roman" w:cs="Times New Roman"/>
          <w:sz w:val="24"/>
          <w:szCs w:val="24"/>
        </w:rPr>
        <w:t xml:space="preserve">clusters </w:t>
      </w:r>
      <w:ins w:id="2" w:author=" " w:date="2010-01-15T08:17:00Z">
        <w:r w:rsidR="00B07E94">
          <w:rPr>
            <w:rFonts w:ascii="Times New Roman" w:eastAsia="Times New Roman" w:hAnsi="Times New Roman" w:cs="Times New Roman"/>
            <w:sz w:val="24"/>
            <w:szCs w:val="24"/>
          </w:rPr>
          <w:t xml:space="preserve">the surrounding </w:t>
        </w:r>
      </w:ins>
      <w:r w:rsidRPr="00C3193E">
        <w:rPr>
          <w:rFonts w:ascii="Times New Roman" w:eastAsia="Times New Roman" w:hAnsi="Times New Roman" w:cs="Times New Roman"/>
          <w:sz w:val="24"/>
          <w:szCs w:val="24"/>
        </w:rPr>
        <w:t xml:space="preserve">people together and draws others in. </w:t>
      </w:r>
      <w:commentRangeEnd w:id="1"/>
      <w:r w:rsidR="000B41EA">
        <w:rPr>
          <w:rStyle w:val="CommentReference"/>
        </w:rPr>
        <w:commentReference w:id="1"/>
      </w:r>
      <w:r w:rsidRPr="00C3193E">
        <w:rPr>
          <w:rFonts w:ascii="Times New Roman" w:eastAsia="Times New Roman" w:hAnsi="Times New Roman" w:cs="Times New Roman"/>
          <w:sz w:val="24"/>
          <w:szCs w:val="24"/>
        </w:rPr>
        <w:t>I catch a spark in their eyes as they recognize a song, sing the lyrics, or hum part of the melody. It’s amazing, really. And that’s why I believe that music unites the world.</w:t>
      </w:r>
    </w:p>
    <w:p w:rsidR="00C3193E" w:rsidRPr="00C3193E" w:rsidRDefault="00C3193E" w:rsidP="00171201">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 xml:space="preserve">The world is torn apart by feuds and misunderstandings, but music has a </w:t>
      </w:r>
      <w:commentRangeStart w:id="3"/>
      <w:del w:id="4" w:author=" " w:date="2010-01-15T08:18:00Z">
        <w:r w:rsidRPr="00C3193E" w:rsidDel="00B07E94">
          <w:rPr>
            <w:rFonts w:ascii="Times New Roman" w:eastAsia="Times New Roman" w:hAnsi="Times New Roman" w:cs="Times New Roman"/>
            <w:sz w:val="24"/>
            <w:szCs w:val="24"/>
          </w:rPr>
          <w:delText xml:space="preserve">funny </w:delText>
        </w:r>
        <w:commentRangeEnd w:id="3"/>
        <w:r w:rsidR="000B41EA" w:rsidDel="00B07E94">
          <w:rPr>
            <w:rStyle w:val="CommentReference"/>
          </w:rPr>
          <w:commentReference w:id="3"/>
        </w:r>
      </w:del>
      <w:ins w:id="5" w:author=" " w:date="2010-01-15T08:18:00Z">
        <w:r w:rsidR="00B07E94">
          <w:rPr>
            <w:rFonts w:ascii="Times New Roman" w:eastAsia="Times New Roman" w:hAnsi="Times New Roman" w:cs="Times New Roman"/>
            <w:sz w:val="24"/>
            <w:szCs w:val="24"/>
          </w:rPr>
          <w:t xml:space="preserve">peculiar </w:t>
        </w:r>
      </w:ins>
      <w:r w:rsidRPr="00C3193E">
        <w:rPr>
          <w:rFonts w:ascii="Times New Roman" w:eastAsia="Times New Roman" w:hAnsi="Times New Roman" w:cs="Times New Roman"/>
          <w:sz w:val="24"/>
          <w:szCs w:val="24"/>
        </w:rPr>
        <w:t>way of bridging those gaps. Music is the common factor between us all. When people are getting to know one another, people don’t ask “Do you like music?” They ask “What’s your favorite kind of music?” because everyone loves music</w:t>
      </w:r>
      <w:commentRangeStart w:id="6"/>
      <w:r w:rsidRPr="00C3193E">
        <w:rPr>
          <w:rFonts w:ascii="Times New Roman" w:eastAsia="Times New Roman" w:hAnsi="Times New Roman" w:cs="Times New Roman"/>
          <w:sz w:val="24"/>
          <w:szCs w:val="24"/>
        </w:rPr>
        <w:t>.</w:t>
      </w:r>
      <w:commentRangeEnd w:id="6"/>
      <w:r w:rsidR="000B41EA">
        <w:rPr>
          <w:rStyle w:val="CommentReference"/>
        </w:rPr>
        <w:commentReference w:id="6"/>
      </w:r>
      <w:r w:rsidRPr="00C3193E">
        <w:rPr>
          <w:rFonts w:ascii="Times New Roman" w:eastAsia="Times New Roman" w:hAnsi="Times New Roman" w:cs="Times New Roman"/>
          <w:sz w:val="24"/>
          <w:szCs w:val="24"/>
        </w:rPr>
        <w:t xml:space="preserve"> Everyone has a favorite song, a favorite artist, a favorite genre--there are plenty to choose from. The common interest in music itself brings people together. It allows a topic of conversation amongst people around the world if nothing else.  </w:t>
      </w:r>
    </w:p>
    <w:p w:rsidR="00C3193E" w:rsidRPr="00C3193E" w:rsidRDefault="00C3193E" w:rsidP="00171201">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 xml:space="preserve">Another wonderful thing about music is that it transcends the language barrier. Language, one of the many causes of separation in the world, can be completely ignored when it comes to music. A song doesn’t need words but rather a method of how the music is played to be expressed. An orchestra in Europe can record a song that listeners on the other side of the world can understand exactly what those musicians were expressing through their music. People young and old, those with and without the ability to read music, can appreciate the message being </w:t>
      </w:r>
      <w:r w:rsidRPr="00C3193E">
        <w:rPr>
          <w:rFonts w:ascii="Times New Roman" w:eastAsia="Times New Roman" w:hAnsi="Times New Roman" w:cs="Times New Roman"/>
          <w:sz w:val="24"/>
          <w:szCs w:val="24"/>
        </w:rPr>
        <w:lastRenderedPageBreak/>
        <w:t>portrayed. This relationship, between musician and listener, joins two sides of the world together because they understand one another.</w:t>
      </w:r>
    </w:p>
    <w:p w:rsidR="00C3193E" w:rsidRPr="00C3193E" w:rsidRDefault="00C3193E" w:rsidP="00171201">
      <w:pPr>
        <w:spacing w:after="0" w:line="480" w:lineRule="auto"/>
        <w:ind w:firstLine="720"/>
        <w:rPr>
          <w:rFonts w:ascii="Times New Roman" w:eastAsia="Times New Roman" w:hAnsi="Times New Roman" w:cs="Times New Roman"/>
          <w:sz w:val="24"/>
          <w:szCs w:val="24"/>
        </w:rPr>
      </w:pPr>
      <w:commentRangeStart w:id="7"/>
      <w:del w:id="8" w:author=" " w:date="2010-01-15T08:19:00Z">
        <w:r w:rsidRPr="00C3193E" w:rsidDel="00B07E94">
          <w:rPr>
            <w:rFonts w:ascii="Times New Roman" w:eastAsia="Times New Roman" w:hAnsi="Times New Roman" w:cs="Times New Roman"/>
            <w:sz w:val="24"/>
            <w:szCs w:val="24"/>
          </w:rPr>
          <w:delText>Music has a peculiar way of affecting people; take The Beatles, for example. Countless people around the world listen to the group even though the band no longer exists. If the song “Hey Jude,” “I Want to Hold Your Hand,” “All You Need is Love,” or “Across the Universe” was played in a crowd in New York City, Hon</w:delText>
        </w:r>
        <w:r w:rsidDel="00B07E94">
          <w:rPr>
            <w:rFonts w:ascii="Times New Roman" w:eastAsia="Times New Roman" w:hAnsi="Times New Roman" w:cs="Times New Roman"/>
            <w:sz w:val="24"/>
            <w:szCs w:val="24"/>
          </w:rPr>
          <w:delText>g K</w:delText>
        </w:r>
        <w:r w:rsidRPr="00C3193E" w:rsidDel="00B07E94">
          <w:rPr>
            <w:rFonts w:ascii="Times New Roman" w:eastAsia="Times New Roman" w:hAnsi="Times New Roman" w:cs="Times New Roman"/>
            <w:sz w:val="24"/>
            <w:szCs w:val="24"/>
          </w:rPr>
          <w:delText>ong, or Sydney, there would most definitely be a large group that will be familiar with the song. No doubt there would be some people that would sing along. And if there was a worldwide broadcast of any one of those songs, the world would echo with the voices of every nation. Wars and borders would be forgotten as people sang the words and hummed the tune to these songs of love and peace.</w:delText>
        </w:r>
      </w:del>
      <w:ins w:id="9" w:author=" " w:date="2010-01-15T08:19:00Z">
        <w:r w:rsidR="00B07E94">
          <w:rPr>
            <w:rFonts w:ascii="Times New Roman" w:eastAsia="Times New Roman" w:hAnsi="Times New Roman" w:cs="Times New Roman"/>
            <w:sz w:val="24"/>
            <w:szCs w:val="24"/>
          </w:rPr>
          <w:t>Music has a peculiar way of affecting people. A slow and sincere song can bring tears to its listeners</w:t>
        </w:r>
      </w:ins>
      <w:ins w:id="10" w:author=" " w:date="2010-01-15T08:20:00Z">
        <w:r w:rsidR="00B07E94">
          <w:rPr>
            <w:rFonts w:ascii="Times New Roman" w:eastAsia="Times New Roman" w:hAnsi="Times New Roman" w:cs="Times New Roman"/>
            <w:sz w:val="24"/>
            <w:szCs w:val="24"/>
          </w:rPr>
          <w:t xml:space="preserve">; a light and cheerful song can pep up those feeling down. For example, when </w:t>
        </w:r>
        <w:r w:rsidR="00B07E94">
          <w:rPr>
            <w:rFonts w:ascii="Times New Roman" w:eastAsia="Times New Roman" w:hAnsi="Times New Roman" w:cs="Times New Roman"/>
            <w:sz w:val="24"/>
            <w:szCs w:val="24"/>
          </w:rPr>
          <w:t>I</w:t>
        </w:r>
        <w:r w:rsidR="00B07E94">
          <w:rPr>
            <w:rFonts w:ascii="Times New Roman" w:eastAsia="Times New Roman" w:hAnsi="Times New Roman" w:cs="Times New Roman"/>
            <w:sz w:val="24"/>
            <w:szCs w:val="24"/>
          </w:rPr>
          <w:t xml:space="preserve"> listen to </w:t>
        </w:r>
        <w:r w:rsidR="00B07E94">
          <w:rPr>
            <w:rFonts w:ascii="Times New Roman" w:eastAsia="Times New Roman" w:hAnsi="Times New Roman" w:cs="Times New Roman"/>
            <w:sz w:val="24"/>
            <w:szCs w:val="24"/>
          </w:rPr>
          <w:t>“</w:t>
        </w:r>
        <w:proofErr w:type="spellStart"/>
        <w:r w:rsidR="00B07E94">
          <w:rPr>
            <w:rFonts w:ascii="Times New Roman" w:eastAsia="Times New Roman" w:hAnsi="Times New Roman" w:cs="Times New Roman"/>
            <w:sz w:val="24"/>
            <w:szCs w:val="24"/>
          </w:rPr>
          <w:t>Nessun</w:t>
        </w:r>
        <w:proofErr w:type="spellEnd"/>
        <w:r w:rsidR="00B07E94">
          <w:rPr>
            <w:rFonts w:ascii="Times New Roman" w:eastAsia="Times New Roman" w:hAnsi="Times New Roman" w:cs="Times New Roman"/>
            <w:sz w:val="24"/>
            <w:szCs w:val="24"/>
          </w:rPr>
          <w:t xml:space="preserve"> </w:t>
        </w:r>
        <w:proofErr w:type="spellStart"/>
        <w:r w:rsidR="00B07E94">
          <w:rPr>
            <w:rFonts w:ascii="Times New Roman" w:eastAsia="Times New Roman" w:hAnsi="Times New Roman" w:cs="Times New Roman"/>
            <w:sz w:val="24"/>
            <w:szCs w:val="24"/>
          </w:rPr>
          <w:t>Dorma</w:t>
        </w:r>
        <w:proofErr w:type="spellEnd"/>
        <w:r w:rsidR="00B07E94">
          <w:rPr>
            <w:rFonts w:ascii="Times New Roman" w:eastAsia="Times New Roman" w:hAnsi="Times New Roman" w:cs="Times New Roman"/>
            <w:sz w:val="24"/>
            <w:szCs w:val="24"/>
          </w:rPr>
          <w:t>”</w:t>
        </w:r>
        <w:r w:rsidR="00B07E94">
          <w:rPr>
            <w:rFonts w:ascii="Times New Roman" w:eastAsia="Times New Roman" w:hAnsi="Times New Roman" w:cs="Times New Roman"/>
            <w:sz w:val="24"/>
            <w:szCs w:val="24"/>
          </w:rPr>
          <w:t xml:space="preserve"> I feel the emotion build up inside of me and I get the </w:t>
        </w:r>
        <w:proofErr w:type="spellStart"/>
        <w:r w:rsidR="00B07E94">
          <w:rPr>
            <w:rFonts w:ascii="Times New Roman" w:eastAsia="Times New Roman" w:hAnsi="Times New Roman" w:cs="Times New Roman"/>
            <w:sz w:val="24"/>
            <w:szCs w:val="24"/>
          </w:rPr>
          <w:t>goosebumps</w:t>
        </w:r>
        <w:proofErr w:type="spellEnd"/>
        <w:r w:rsidR="00B07E94">
          <w:rPr>
            <w:rFonts w:ascii="Times New Roman" w:eastAsia="Times New Roman" w:hAnsi="Times New Roman" w:cs="Times New Roman"/>
            <w:sz w:val="24"/>
            <w:szCs w:val="24"/>
          </w:rPr>
          <w:t>.</w:t>
        </w:r>
      </w:ins>
      <w:ins w:id="11" w:author=" " w:date="2010-01-15T08:21:00Z">
        <w:r w:rsidR="00B07E94">
          <w:rPr>
            <w:rFonts w:ascii="Times New Roman" w:eastAsia="Times New Roman" w:hAnsi="Times New Roman" w:cs="Times New Roman"/>
            <w:sz w:val="24"/>
            <w:szCs w:val="24"/>
          </w:rPr>
          <w:t xml:space="preserve"> Whenever I listen to </w:t>
        </w:r>
        <w:r w:rsidR="00B07E94">
          <w:rPr>
            <w:rFonts w:ascii="Times New Roman" w:eastAsia="Times New Roman" w:hAnsi="Times New Roman" w:cs="Times New Roman"/>
            <w:sz w:val="24"/>
            <w:szCs w:val="24"/>
          </w:rPr>
          <w:t>“</w:t>
        </w:r>
        <w:r w:rsidR="00B07E94">
          <w:rPr>
            <w:rFonts w:ascii="Times New Roman" w:eastAsia="Times New Roman" w:hAnsi="Times New Roman" w:cs="Times New Roman"/>
            <w:sz w:val="24"/>
            <w:szCs w:val="24"/>
          </w:rPr>
          <w:t>In the Mood</w:t>
        </w:r>
        <w:r w:rsidR="00B07E94">
          <w:rPr>
            <w:rFonts w:ascii="Times New Roman" w:eastAsia="Times New Roman" w:hAnsi="Times New Roman" w:cs="Times New Roman"/>
            <w:sz w:val="24"/>
            <w:szCs w:val="24"/>
          </w:rPr>
          <w:t>”</w:t>
        </w:r>
        <w:r w:rsidR="00B07E94">
          <w:rPr>
            <w:rFonts w:ascii="Times New Roman" w:eastAsia="Times New Roman" w:hAnsi="Times New Roman" w:cs="Times New Roman"/>
            <w:sz w:val="24"/>
            <w:szCs w:val="24"/>
          </w:rPr>
          <w:t xml:space="preserve"> by Glenn Miller I just cannot help but want to dance no matter what I was feeling before I started listening to the song. For some reason, songs spark </w:t>
        </w:r>
        <w:proofErr w:type="spellStart"/>
        <w:r w:rsidR="00B07E94">
          <w:rPr>
            <w:rFonts w:ascii="Times New Roman" w:eastAsia="Times New Roman" w:hAnsi="Times New Roman" w:cs="Times New Roman"/>
            <w:sz w:val="24"/>
            <w:szCs w:val="24"/>
          </w:rPr>
          <w:t>some thing</w:t>
        </w:r>
        <w:proofErr w:type="spellEnd"/>
        <w:r w:rsidR="00B07E94">
          <w:rPr>
            <w:rFonts w:ascii="Times New Roman" w:eastAsia="Times New Roman" w:hAnsi="Times New Roman" w:cs="Times New Roman"/>
            <w:sz w:val="24"/>
            <w:szCs w:val="24"/>
          </w:rPr>
          <w:t xml:space="preserve"> in our brains that control how we feel</w:t>
        </w:r>
      </w:ins>
      <w:ins w:id="12" w:author=" " w:date="2010-01-15T08:25:00Z">
        <w:r w:rsidR="00B07E94">
          <w:rPr>
            <w:rFonts w:ascii="Times New Roman" w:eastAsia="Times New Roman" w:hAnsi="Times New Roman" w:cs="Times New Roman"/>
            <w:sz w:val="24"/>
            <w:szCs w:val="24"/>
          </w:rPr>
          <w:t xml:space="preserve"> and sometimes how we act</w:t>
        </w:r>
      </w:ins>
      <w:ins w:id="13" w:author=" " w:date="2010-01-15T08:21:00Z">
        <w:r w:rsidR="00B07E94">
          <w:rPr>
            <w:rFonts w:ascii="Times New Roman" w:eastAsia="Times New Roman" w:hAnsi="Times New Roman" w:cs="Times New Roman"/>
            <w:sz w:val="24"/>
            <w:szCs w:val="24"/>
          </w:rPr>
          <w:t>. This kind of power that music has</w:t>
        </w:r>
      </w:ins>
      <w:ins w:id="14" w:author=" " w:date="2010-01-15T08:25:00Z">
        <w:r w:rsidR="00B07E94">
          <w:rPr>
            <w:rFonts w:ascii="Times New Roman" w:eastAsia="Times New Roman" w:hAnsi="Times New Roman" w:cs="Times New Roman"/>
            <w:sz w:val="24"/>
            <w:szCs w:val="24"/>
          </w:rPr>
          <w:t xml:space="preserve"> can</w:t>
        </w:r>
      </w:ins>
      <w:ins w:id="15" w:author=" " w:date="2010-01-15T08:21:00Z">
        <w:r w:rsidR="00B07E94">
          <w:rPr>
            <w:rFonts w:ascii="Times New Roman" w:eastAsia="Times New Roman" w:hAnsi="Times New Roman" w:cs="Times New Roman"/>
            <w:sz w:val="24"/>
            <w:szCs w:val="24"/>
          </w:rPr>
          <w:t xml:space="preserve"> </w:t>
        </w:r>
      </w:ins>
      <w:ins w:id="16" w:author=" " w:date="2010-01-15T08:23:00Z">
        <w:r w:rsidR="00B07E94">
          <w:rPr>
            <w:rFonts w:ascii="Times New Roman" w:eastAsia="Times New Roman" w:hAnsi="Times New Roman" w:cs="Times New Roman"/>
            <w:sz w:val="24"/>
            <w:szCs w:val="24"/>
          </w:rPr>
          <w:t>bring</w:t>
        </w:r>
      </w:ins>
      <w:ins w:id="17" w:author=" " w:date="2010-01-15T08:21:00Z">
        <w:r w:rsidR="00B07E94">
          <w:rPr>
            <w:rFonts w:ascii="Times New Roman" w:eastAsia="Times New Roman" w:hAnsi="Times New Roman" w:cs="Times New Roman"/>
            <w:sz w:val="24"/>
            <w:szCs w:val="24"/>
          </w:rPr>
          <w:t xml:space="preserve"> people together like no other force can</w:t>
        </w:r>
      </w:ins>
      <w:ins w:id="18" w:author=" " w:date="2010-01-15T08:25:00Z">
        <w:r w:rsidR="00B07E94">
          <w:rPr>
            <w:rFonts w:ascii="Times New Roman" w:eastAsia="Times New Roman" w:hAnsi="Times New Roman" w:cs="Times New Roman"/>
            <w:sz w:val="24"/>
            <w:szCs w:val="24"/>
          </w:rPr>
          <w:t xml:space="preserve"> thanks to </w:t>
        </w:r>
      </w:ins>
      <w:ins w:id="19" w:author=" " w:date="2010-01-15T08:26:00Z">
        <w:r w:rsidR="00B07E94">
          <w:rPr>
            <w:rFonts w:ascii="Times New Roman" w:eastAsia="Times New Roman" w:hAnsi="Times New Roman" w:cs="Times New Roman"/>
            <w:sz w:val="24"/>
            <w:szCs w:val="24"/>
          </w:rPr>
          <w:t>this</w:t>
        </w:r>
      </w:ins>
      <w:ins w:id="20" w:author=" " w:date="2010-01-15T08:25:00Z">
        <w:r w:rsidR="00B07E94">
          <w:rPr>
            <w:rFonts w:ascii="Times New Roman" w:eastAsia="Times New Roman" w:hAnsi="Times New Roman" w:cs="Times New Roman"/>
            <w:sz w:val="24"/>
            <w:szCs w:val="24"/>
          </w:rPr>
          <w:t xml:space="preserve"> strange </w:t>
        </w:r>
      </w:ins>
      <w:ins w:id="21" w:author=" " w:date="2010-01-15T08:26:00Z">
        <w:r w:rsidR="00B07E94">
          <w:rPr>
            <w:rFonts w:ascii="Times New Roman" w:eastAsia="Times New Roman" w:hAnsi="Times New Roman" w:cs="Times New Roman"/>
            <w:sz w:val="24"/>
            <w:szCs w:val="24"/>
          </w:rPr>
          <w:t>effect.</w:t>
        </w:r>
      </w:ins>
      <w:ins w:id="22" w:author=" " w:date="2010-01-15T08:20:00Z">
        <w:r w:rsidR="00B07E94">
          <w:rPr>
            <w:rFonts w:ascii="Times New Roman" w:eastAsia="Times New Roman" w:hAnsi="Times New Roman" w:cs="Times New Roman"/>
            <w:sz w:val="24"/>
            <w:szCs w:val="24"/>
          </w:rPr>
          <w:t xml:space="preserve"> </w:t>
        </w:r>
      </w:ins>
      <w:r w:rsidRPr="00C3193E">
        <w:rPr>
          <w:rFonts w:ascii="Times New Roman" w:eastAsia="Times New Roman" w:hAnsi="Times New Roman" w:cs="Times New Roman"/>
          <w:sz w:val="24"/>
          <w:szCs w:val="24"/>
        </w:rPr>
        <w:t xml:space="preserve"> </w:t>
      </w:r>
      <w:commentRangeEnd w:id="7"/>
      <w:r w:rsidR="000B41EA">
        <w:rPr>
          <w:rStyle w:val="CommentReference"/>
        </w:rPr>
        <w:commentReference w:id="7"/>
      </w:r>
    </w:p>
    <w:p w:rsidR="00C3193E" w:rsidRPr="00C3193E" w:rsidRDefault="00C3193E" w:rsidP="00171201">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Even now as I write these words, I am listening to music. No doubt there are at least a hundred people listening to the same song at this exact moment and millions more who can say they enjoy the song. I am connected to over a million people--people I do not know, people who I do not share a language or a religion with, people who live in the next country over and beyond. But this music, this wonderful song tha</w:t>
      </w:r>
      <w:r>
        <w:rPr>
          <w:rFonts w:ascii="Times New Roman" w:eastAsia="Times New Roman" w:hAnsi="Times New Roman" w:cs="Times New Roman"/>
          <w:sz w:val="24"/>
          <w:szCs w:val="24"/>
        </w:rPr>
        <w:t xml:space="preserve">t lasts just a few minutes, has </w:t>
      </w:r>
      <w:r w:rsidRPr="00C3193E">
        <w:rPr>
          <w:rFonts w:ascii="Times New Roman" w:eastAsia="Times New Roman" w:hAnsi="Times New Roman" w:cs="Times New Roman"/>
          <w:sz w:val="24"/>
          <w:szCs w:val="24"/>
        </w:rPr>
        <w:t>brought us all together.</w:t>
      </w:r>
    </w:p>
    <w:p w:rsidR="00B22946" w:rsidRDefault="00B22946" w:rsidP="00171201">
      <w:pPr>
        <w:spacing w:line="480" w:lineRule="auto"/>
      </w:pPr>
    </w:p>
    <w:sectPr w:rsidR="00B22946" w:rsidSect="00B22946">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0-01-15T08:45:00Z" w:initials="MSOffice">
    <w:p w:rsidR="00BB4F5A" w:rsidRDefault="00BB4F5A">
      <w:pPr>
        <w:pStyle w:val="CommentText"/>
      </w:pPr>
      <w:r>
        <w:rPr>
          <w:rStyle w:val="CommentReference"/>
        </w:rPr>
        <w:annotationRef/>
      </w:r>
      <w:r>
        <w:t>SIGNED: M. Lane 11.27.09</w:t>
      </w:r>
    </w:p>
  </w:comment>
  <w:comment w:id="1" w:author=" " w:date="2009-10-29T08:54:00Z" w:initials="MSOffice">
    <w:p w:rsidR="000B41EA" w:rsidRDefault="000B41EA" w:rsidP="00827F16">
      <w:pPr>
        <w:pStyle w:val="CommentText"/>
      </w:pPr>
      <w:r>
        <w:rPr>
          <w:rStyle w:val="CommentReference"/>
        </w:rPr>
        <w:annotationRef/>
      </w:r>
      <w:proofErr w:type="gramStart"/>
      <w:r>
        <w:t>good</w:t>
      </w:r>
      <w:proofErr w:type="gramEnd"/>
      <w:r>
        <w:t>, but not sure what the difference is between “clusters” and “draws.”</w:t>
      </w:r>
    </w:p>
  </w:comment>
  <w:comment w:id="3" w:author=" " w:date="2009-10-29T08:55:00Z" w:initials="MSOffice">
    <w:p w:rsidR="000B41EA" w:rsidRDefault="000B41EA" w:rsidP="00827F16">
      <w:pPr>
        <w:pStyle w:val="CommentText"/>
      </w:pPr>
      <w:r>
        <w:rPr>
          <w:rStyle w:val="CommentReference"/>
        </w:rPr>
        <w:annotationRef/>
      </w:r>
      <w:r>
        <w:t>16.1?</w:t>
      </w:r>
    </w:p>
  </w:comment>
  <w:comment w:id="6" w:author=" " w:date="2009-10-29T08:55:00Z" w:initials="MSOffice">
    <w:p w:rsidR="000B41EA" w:rsidRDefault="000B41EA" w:rsidP="00827F16">
      <w:pPr>
        <w:pStyle w:val="CommentText"/>
      </w:pPr>
      <w:r>
        <w:rPr>
          <w:rStyle w:val="CommentReference"/>
        </w:rPr>
        <w:annotationRef/>
      </w:r>
      <w:r>
        <w:t>This is a great point—I never thought of it this way.</w:t>
      </w:r>
    </w:p>
  </w:comment>
  <w:comment w:id="7" w:author=" " w:date="2009-10-29T08:57:00Z" w:initials="MSOffice">
    <w:p w:rsidR="000B41EA" w:rsidRDefault="000B41EA" w:rsidP="00827F16">
      <w:pPr>
        <w:pStyle w:val="CommentText"/>
      </w:pPr>
      <w:r>
        <w:rPr>
          <w:rStyle w:val="CommentReference"/>
        </w:rPr>
        <w:annotationRef/>
      </w:r>
      <w:r>
        <w:t>This paragraph uses specific examples but not examples that connect to YOU. Revise or modify.</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C3193E"/>
    <w:rsid w:val="000B41EA"/>
    <w:rsid w:val="00171201"/>
    <w:rsid w:val="003F0EFA"/>
    <w:rsid w:val="00582998"/>
    <w:rsid w:val="00827F16"/>
    <w:rsid w:val="00B07E94"/>
    <w:rsid w:val="00B22946"/>
    <w:rsid w:val="00BB4F5A"/>
    <w:rsid w:val="00C319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9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B41EA"/>
    <w:rPr>
      <w:sz w:val="16"/>
      <w:szCs w:val="16"/>
    </w:rPr>
  </w:style>
  <w:style w:type="paragraph" w:styleId="CommentText">
    <w:name w:val="annotation text"/>
    <w:basedOn w:val="Normal"/>
    <w:link w:val="CommentTextChar"/>
    <w:uiPriority w:val="99"/>
    <w:unhideWhenUsed/>
    <w:rsid w:val="00827F16"/>
    <w:pPr>
      <w:spacing w:line="240" w:lineRule="auto"/>
    </w:pPr>
    <w:rPr>
      <w:sz w:val="20"/>
      <w:szCs w:val="20"/>
    </w:rPr>
  </w:style>
  <w:style w:type="character" w:customStyle="1" w:styleId="CommentTextChar">
    <w:name w:val="Comment Text Char"/>
    <w:basedOn w:val="DefaultParagraphFont"/>
    <w:link w:val="CommentText"/>
    <w:uiPriority w:val="99"/>
    <w:rsid w:val="00827F16"/>
    <w:rPr>
      <w:sz w:val="20"/>
      <w:szCs w:val="20"/>
    </w:rPr>
  </w:style>
  <w:style w:type="paragraph" w:styleId="CommentSubject">
    <w:name w:val="annotation subject"/>
    <w:basedOn w:val="CommentText"/>
    <w:next w:val="CommentText"/>
    <w:link w:val="CommentSubjectChar"/>
    <w:uiPriority w:val="99"/>
    <w:semiHidden/>
    <w:unhideWhenUsed/>
    <w:rsid w:val="000B41EA"/>
    <w:rPr>
      <w:b/>
      <w:bCs/>
    </w:rPr>
  </w:style>
  <w:style w:type="character" w:customStyle="1" w:styleId="CommentSubjectChar">
    <w:name w:val="Comment Subject Char"/>
    <w:basedOn w:val="CommentTextChar"/>
    <w:link w:val="CommentSubject"/>
    <w:uiPriority w:val="99"/>
    <w:semiHidden/>
    <w:rsid w:val="000B41EA"/>
    <w:rPr>
      <w:b/>
      <w:bCs/>
    </w:rPr>
  </w:style>
  <w:style w:type="paragraph" w:styleId="BalloonText">
    <w:name w:val="Balloon Text"/>
    <w:basedOn w:val="Normal"/>
    <w:link w:val="BalloonTextChar"/>
    <w:uiPriority w:val="99"/>
    <w:semiHidden/>
    <w:unhideWhenUsed/>
    <w:rsid w:val="000B41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1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4487301">
      <w:bodyDiv w:val="1"/>
      <w:marLeft w:val="0"/>
      <w:marRight w:val="0"/>
      <w:marTop w:val="0"/>
      <w:marBottom w:val="0"/>
      <w:divBdr>
        <w:top w:val="none" w:sz="0" w:space="0" w:color="auto"/>
        <w:left w:val="none" w:sz="0" w:space="0" w:color="auto"/>
        <w:bottom w:val="none" w:sz="0" w:space="0" w:color="auto"/>
        <w:right w:val="none" w:sz="0" w:space="0" w:color="auto"/>
      </w:divBdr>
      <w:divsChild>
        <w:div w:id="399620">
          <w:marLeft w:val="0"/>
          <w:marRight w:val="0"/>
          <w:marTop w:val="0"/>
          <w:marBottom w:val="0"/>
          <w:divBdr>
            <w:top w:val="none" w:sz="0" w:space="0" w:color="auto"/>
            <w:left w:val="none" w:sz="0" w:space="0" w:color="auto"/>
            <w:bottom w:val="none" w:sz="0" w:space="0" w:color="auto"/>
            <w:right w:val="none" w:sz="0" w:space="0" w:color="auto"/>
          </w:divBdr>
        </w:div>
      </w:divsChild>
    </w:div>
    <w:div w:id="1461148079">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A17A6-54DD-490B-A8E9-0415FB70A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528</Words>
  <Characters>3014</Characters>
  <Application>Microsoft Office Word</Application>
  <DocSecurity>0</DocSecurity>
  <Lines>25</Lines>
  <Paragraphs>7</Paragraphs>
  <ScaleCrop>false</ScaleCrop>
  <Company> </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2010-01-15T13:27:00Z</dcterms:created>
  <dcterms:modified xsi:type="dcterms:W3CDTF">2010-01-15T13:45:00Z</dcterms:modified>
</cp:coreProperties>
</file>